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38284" w14:textId="77777777" w:rsidR="00CC34EE" w:rsidRDefault="00CC34EE" w:rsidP="007F5ED9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>Metodologías de investigación social, Manuel canales, 2006,</w:t>
      </w:r>
      <w:r w:rsidR="007F5ED9">
        <w:rPr>
          <w:rFonts w:ascii="Times New Roman" w:eastAsia="Calibri" w:hAnsi="Times New Roman" w:cs="Times New Roman"/>
          <w:b/>
          <w:sz w:val="24"/>
          <w:szCs w:val="20"/>
        </w:rPr>
        <w:t xml:space="preserve"> introducción a los oficios, capitulo presentación</w:t>
      </w:r>
      <w:r w:rsidR="00E75AC3">
        <w:rPr>
          <w:rFonts w:ascii="Times New Roman" w:eastAsia="Calibri" w:hAnsi="Times New Roman" w:cs="Times New Roman"/>
          <w:b/>
          <w:sz w:val="24"/>
          <w:szCs w:val="20"/>
        </w:rPr>
        <w:t>, pp. 11-30</w:t>
      </w:r>
    </w:p>
    <w:p w14:paraId="28D302D5" w14:textId="77777777" w:rsidR="00CC34EE" w:rsidRDefault="00CC34EE" w:rsidP="00CC34EE">
      <w:pPr>
        <w:rPr>
          <w:rFonts w:ascii="Times New Roman" w:eastAsia="Calibri" w:hAnsi="Times New Roman" w:cs="Times New Roman"/>
          <w:b/>
          <w:sz w:val="24"/>
          <w:szCs w:val="20"/>
        </w:rPr>
      </w:pPr>
    </w:p>
    <w:p w14:paraId="4220690A" w14:textId="77777777" w:rsidR="00CC34EE" w:rsidRDefault="00CC34EE" w:rsidP="00CC34EE">
      <w:pPr>
        <w:rPr>
          <w:rFonts w:ascii="Times New Roman" w:eastAsia="Calibri" w:hAnsi="Times New Roman" w:cs="Times New Roman"/>
          <w:sz w:val="24"/>
          <w:szCs w:val="20"/>
        </w:rPr>
      </w:pPr>
      <w:r w:rsidRPr="00CC34EE">
        <w:rPr>
          <w:rFonts w:ascii="Times New Roman" w:eastAsia="Calibri" w:hAnsi="Times New Roman" w:cs="Times New Roman"/>
          <w:b/>
          <w:sz w:val="24"/>
          <w:szCs w:val="20"/>
        </w:rPr>
        <w:t>Nombre:</w:t>
      </w:r>
      <w:r>
        <w:rPr>
          <w:rFonts w:ascii="Times New Roman" w:eastAsia="Calibri" w:hAnsi="Times New Roman" w:cs="Times New Roman"/>
          <w:sz w:val="24"/>
          <w:szCs w:val="20"/>
        </w:rPr>
        <w:t xml:space="preserve"> </w:t>
      </w:r>
      <w:commentRangeStart w:id="0"/>
      <w:r>
        <w:rPr>
          <w:rFonts w:ascii="Times New Roman" w:eastAsia="Calibri" w:hAnsi="Times New Roman" w:cs="Times New Roman"/>
          <w:sz w:val="24"/>
          <w:szCs w:val="20"/>
        </w:rPr>
        <w:t>Vicente Valderrama</w:t>
      </w:r>
      <w:commentRangeEnd w:id="0"/>
      <w:r w:rsidR="00651350">
        <w:rPr>
          <w:rStyle w:val="Refdecomentario"/>
        </w:rPr>
        <w:commentReference w:id="0"/>
      </w:r>
    </w:p>
    <w:p w14:paraId="706A7F4B" w14:textId="77777777" w:rsidR="007F5ED9" w:rsidRDefault="007F5ED9" w:rsidP="00CC34EE">
      <w:pPr>
        <w:rPr>
          <w:rFonts w:ascii="Times New Roman" w:eastAsia="Calibri" w:hAnsi="Times New Roman" w:cs="Times New Roman"/>
          <w:sz w:val="24"/>
          <w:szCs w:val="20"/>
        </w:rPr>
      </w:pPr>
    </w:p>
    <w:p w14:paraId="40A25835" w14:textId="77777777" w:rsidR="00CC34EE" w:rsidRPr="00CC34EE" w:rsidRDefault="00CC34EE" w:rsidP="00CC34EE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C34EE">
        <w:rPr>
          <w:rFonts w:ascii="Times New Roman" w:eastAsia="Calibri" w:hAnsi="Times New Roman" w:cs="Times New Roman"/>
          <w:b/>
          <w:sz w:val="24"/>
          <w:szCs w:val="20"/>
        </w:rPr>
        <w:t>Referencia bibliográfica del texto</w:t>
      </w:r>
    </w:p>
    <w:p w14:paraId="2F1EBBC0" w14:textId="77777777" w:rsidR="00721A20" w:rsidRDefault="00CC34EE" w:rsidP="00CC34EE">
      <w:pPr>
        <w:rPr>
          <w:rFonts w:ascii="Times New Roman" w:eastAsia="Calibri" w:hAnsi="Times New Roman" w:cs="Times New Roman"/>
          <w:sz w:val="24"/>
          <w:szCs w:val="20"/>
        </w:rPr>
      </w:pPr>
      <w:r w:rsidRPr="00CC34EE">
        <w:rPr>
          <w:rFonts w:ascii="Times New Roman" w:eastAsia="Calibri" w:hAnsi="Times New Roman" w:cs="Times New Roman"/>
          <w:sz w:val="24"/>
          <w:szCs w:val="20"/>
        </w:rPr>
        <w:t>Canales, Manuel (ed.) (2006). Metodologías de investigación social. Introducción a los oficios. Santiago de Chile: LOM. Capítulo Presentación</w:t>
      </w:r>
    </w:p>
    <w:p w14:paraId="49158E10" w14:textId="77777777" w:rsidR="007F5ED9" w:rsidRDefault="007F5ED9" w:rsidP="00CC34EE">
      <w:pPr>
        <w:rPr>
          <w:rFonts w:ascii="Times New Roman" w:eastAsia="Calibri" w:hAnsi="Times New Roman" w:cs="Times New Roman"/>
          <w:sz w:val="24"/>
          <w:szCs w:val="20"/>
        </w:rPr>
      </w:pPr>
    </w:p>
    <w:p w14:paraId="5AF7E96E" w14:textId="77777777" w:rsidR="00CC34EE" w:rsidRDefault="00CC34EE" w:rsidP="00CC34EE">
      <w:pPr>
        <w:rPr>
          <w:rFonts w:ascii="Times New Roman" w:eastAsia="Calibri" w:hAnsi="Times New Roman" w:cs="Times New Roman"/>
          <w:b/>
          <w:sz w:val="24"/>
          <w:szCs w:val="20"/>
        </w:rPr>
      </w:pPr>
      <w:r w:rsidRPr="00CC34EE">
        <w:rPr>
          <w:rFonts w:ascii="Times New Roman" w:eastAsia="Calibri" w:hAnsi="Times New Roman" w:cs="Times New Roman"/>
          <w:b/>
          <w:sz w:val="24"/>
          <w:szCs w:val="20"/>
        </w:rPr>
        <w:t>Palabras clave</w:t>
      </w:r>
    </w:p>
    <w:p w14:paraId="73C31732" w14:textId="77777777" w:rsidR="007F5ED9" w:rsidRDefault="007F5ED9" w:rsidP="00CC34EE">
      <w:pPr>
        <w:rPr>
          <w:rFonts w:ascii="Times New Roman" w:eastAsia="Calibri" w:hAnsi="Times New Roman" w:cs="Times New Roman"/>
          <w:sz w:val="24"/>
          <w:szCs w:val="20"/>
        </w:rPr>
      </w:pPr>
      <w:r w:rsidRPr="007F5ED9">
        <w:rPr>
          <w:rFonts w:ascii="Times New Roman" w:eastAsia="Calibri" w:hAnsi="Times New Roman" w:cs="Times New Roman"/>
          <w:sz w:val="24"/>
          <w:szCs w:val="20"/>
        </w:rPr>
        <w:t>Metodología, diseño, investigación,</w:t>
      </w:r>
      <w:r>
        <w:rPr>
          <w:rFonts w:ascii="Times New Roman" w:eastAsia="Calibri" w:hAnsi="Times New Roman" w:cs="Times New Roman"/>
          <w:sz w:val="24"/>
          <w:szCs w:val="20"/>
        </w:rPr>
        <w:t xml:space="preserve"> variabilizacion, saber, enfoques.</w:t>
      </w:r>
    </w:p>
    <w:p w14:paraId="1E5DCB22" w14:textId="77777777" w:rsidR="007A74EE" w:rsidRPr="007A74EE" w:rsidRDefault="007A74EE" w:rsidP="00CC34EE">
      <w:pPr>
        <w:rPr>
          <w:rFonts w:ascii="Times New Roman" w:eastAsia="Calibri" w:hAnsi="Times New Roman" w:cs="Times New Roman"/>
          <w:sz w:val="24"/>
          <w:szCs w:val="20"/>
        </w:rPr>
      </w:pPr>
    </w:p>
    <w:p w14:paraId="0F469578" w14:textId="77777777" w:rsidR="00CC34EE" w:rsidRDefault="00CC34EE" w:rsidP="00CC34EE">
      <w:pPr>
        <w:rPr>
          <w:rFonts w:ascii="Times New Roman" w:eastAsia="Calibri" w:hAnsi="Times New Roman" w:cs="Times New Roman"/>
          <w:b/>
          <w:sz w:val="24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>Síntesis del texto</w:t>
      </w:r>
    </w:p>
    <w:p w14:paraId="21E0E653" w14:textId="5D49C35A" w:rsidR="007A74EE" w:rsidRDefault="007A74EE" w:rsidP="006F4FB6">
      <w:pPr>
        <w:jc w:val="both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t xml:space="preserve">El capítulo de presentación </w:t>
      </w:r>
      <w:r w:rsidR="00C057FA">
        <w:rPr>
          <w:rFonts w:ascii="Times New Roman" w:eastAsia="Calibri" w:hAnsi="Times New Roman" w:cs="Times New Roman"/>
          <w:sz w:val="24"/>
          <w:szCs w:val="20"/>
        </w:rPr>
        <w:t xml:space="preserve">del libro </w:t>
      </w:r>
      <w:r w:rsidR="00B8231A">
        <w:rPr>
          <w:rFonts w:ascii="Times New Roman" w:eastAsia="Calibri" w:hAnsi="Times New Roman" w:cs="Times New Roman"/>
          <w:i/>
          <w:sz w:val="24"/>
          <w:szCs w:val="20"/>
        </w:rPr>
        <w:t>M</w:t>
      </w:r>
      <w:r w:rsidR="00C057FA" w:rsidRPr="00B8231A">
        <w:rPr>
          <w:rFonts w:ascii="Times New Roman" w:eastAsia="Calibri" w:hAnsi="Times New Roman" w:cs="Times New Roman"/>
          <w:i/>
          <w:sz w:val="24"/>
          <w:szCs w:val="20"/>
        </w:rPr>
        <w:t>etodologías de la investigación</w:t>
      </w:r>
      <w:r w:rsidR="00C057FA">
        <w:rPr>
          <w:rFonts w:ascii="Times New Roman" w:eastAsia="Calibri" w:hAnsi="Times New Roman" w:cs="Times New Roman"/>
          <w:sz w:val="24"/>
          <w:szCs w:val="20"/>
        </w:rPr>
        <w:t xml:space="preserve"> de Manuel</w:t>
      </w:r>
      <w:r w:rsidR="006F4FB6">
        <w:rPr>
          <w:rFonts w:ascii="Times New Roman" w:eastAsia="Calibri" w:hAnsi="Times New Roman" w:cs="Times New Roman"/>
          <w:sz w:val="24"/>
          <w:szCs w:val="20"/>
        </w:rPr>
        <w:t xml:space="preserve"> C</w:t>
      </w:r>
      <w:r>
        <w:rPr>
          <w:rFonts w:ascii="Times New Roman" w:eastAsia="Calibri" w:hAnsi="Times New Roman" w:cs="Times New Roman"/>
          <w:sz w:val="24"/>
          <w:szCs w:val="20"/>
        </w:rPr>
        <w:t xml:space="preserve">anales (2006) tiene como objetivo presentar los diferentes métodos de producción y análisis que existen para la investigación de las ciencias </w:t>
      </w:r>
      <w:r w:rsidR="00077108">
        <w:rPr>
          <w:rFonts w:ascii="Times New Roman" w:eastAsia="Calibri" w:hAnsi="Times New Roman" w:cs="Times New Roman"/>
          <w:sz w:val="24"/>
          <w:szCs w:val="20"/>
        </w:rPr>
        <w:t xml:space="preserve">sociales, </w:t>
      </w:r>
      <w:r w:rsidR="006F4FB6">
        <w:rPr>
          <w:rFonts w:ascii="Times New Roman" w:eastAsia="Calibri" w:hAnsi="Times New Roman" w:cs="Times New Roman"/>
          <w:sz w:val="24"/>
          <w:szCs w:val="20"/>
        </w:rPr>
        <w:t xml:space="preserve">de </w:t>
      </w:r>
      <w:r w:rsidR="00077108">
        <w:rPr>
          <w:rFonts w:ascii="Times New Roman" w:eastAsia="Calibri" w:hAnsi="Times New Roman" w:cs="Times New Roman"/>
          <w:sz w:val="24"/>
          <w:szCs w:val="20"/>
        </w:rPr>
        <w:t>estas</w:t>
      </w:r>
      <w:r>
        <w:rPr>
          <w:rFonts w:ascii="Times New Roman" w:eastAsia="Calibri" w:hAnsi="Times New Roman" w:cs="Times New Roman"/>
          <w:sz w:val="24"/>
          <w:szCs w:val="20"/>
        </w:rPr>
        <w:t xml:space="preserve"> se pueden considerar </w:t>
      </w:r>
      <w:r w:rsidR="006F4FB6">
        <w:rPr>
          <w:rFonts w:ascii="Times New Roman" w:eastAsia="Calibri" w:hAnsi="Times New Roman" w:cs="Times New Roman"/>
          <w:sz w:val="24"/>
          <w:szCs w:val="20"/>
        </w:rPr>
        <w:t>dos esencialmente, la</w:t>
      </w:r>
      <w:r>
        <w:rPr>
          <w:rFonts w:ascii="Times New Roman" w:eastAsia="Calibri" w:hAnsi="Times New Roman" w:cs="Times New Roman"/>
          <w:sz w:val="24"/>
          <w:szCs w:val="20"/>
        </w:rPr>
        <w:t xml:space="preserve"> metodología desde su </w:t>
      </w:r>
      <w:r w:rsidR="00077108">
        <w:rPr>
          <w:rFonts w:ascii="Times New Roman" w:eastAsia="Calibri" w:hAnsi="Times New Roman" w:cs="Times New Roman"/>
          <w:sz w:val="24"/>
          <w:szCs w:val="20"/>
        </w:rPr>
        <w:t>práctica</w:t>
      </w:r>
      <w:r>
        <w:rPr>
          <w:rFonts w:ascii="Times New Roman" w:eastAsia="Calibri" w:hAnsi="Times New Roman" w:cs="Times New Roman"/>
          <w:sz w:val="24"/>
          <w:szCs w:val="20"/>
        </w:rPr>
        <w:t xml:space="preserve"> y la pluralidad </w:t>
      </w:r>
      <w:r w:rsidR="00077108">
        <w:rPr>
          <w:rFonts w:ascii="Times New Roman" w:eastAsia="Calibri" w:hAnsi="Times New Roman" w:cs="Times New Roman"/>
          <w:sz w:val="24"/>
          <w:szCs w:val="20"/>
        </w:rPr>
        <w:t>metodológica</w:t>
      </w:r>
      <w:r w:rsidR="006F4FB6">
        <w:rPr>
          <w:rFonts w:ascii="Times New Roman" w:eastAsia="Calibri" w:hAnsi="Times New Roman" w:cs="Times New Roman"/>
          <w:sz w:val="24"/>
          <w:szCs w:val="20"/>
        </w:rPr>
        <w:t>, esta última contiene</w:t>
      </w:r>
      <w:r>
        <w:rPr>
          <w:rFonts w:ascii="Times New Roman" w:eastAsia="Calibri" w:hAnsi="Times New Roman" w:cs="Times New Roman"/>
          <w:sz w:val="24"/>
          <w:szCs w:val="20"/>
        </w:rPr>
        <w:t xml:space="preserve"> enfoques como los cuantitativos, cualita</w:t>
      </w:r>
      <w:r w:rsidR="00077108">
        <w:rPr>
          <w:rFonts w:ascii="Times New Roman" w:eastAsia="Calibri" w:hAnsi="Times New Roman" w:cs="Times New Roman"/>
          <w:sz w:val="24"/>
          <w:szCs w:val="20"/>
        </w:rPr>
        <w:t>tivos, dia</w:t>
      </w:r>
      <w:ins w:id="1" w:author="CLAUDIO DUARTE" w:date="2021-11-10T09:13:00Z">
        <w:r w:rsidR="00651350">
          <w:rPr>
            <w:rFonts w:ascii="Times New Roman" w:eastAsia="Calibri" w:hAnsi="Times New Roman" w:cs="Times New Roman"/>
            <w:sz w:val="24"/>
            <w:szCs w:val="20"/>
          </w:rPr>
          <w:t>lé</w:t>
        </w:r>
      </w:ins>
      <w:del w:id="2" w:author="CLAUDIO DUARTE" w:date="2021-11-10T09:13:00Z">
        <w:r w:rsidR="00077108" w:rsidDel="00651350">
          <w:rPr>
            <w:rFonts w:ascii="Times New Roman" w:eastAsia="Calibri" w:hAnsi="Times New Roman" w:cs="Times New Roman"/>
            <w:sz w:val="24"/>
            <w:szCs w:val="20"/>
          </w:rPr>
          <w:delText>e</w:delText>
        </w:r>
      </w:del>
      <w:r w:rsidR="00077108">
        <w:rPr>
          <w:rFonts w:ascii="Times New Roman" w:eastAsia="Calibri" w:hAnsi="Times New Roman" w:cs="Times New Roman"/>
          <w:sz w:val="24"/>
          <w:szCs w:val="20"/>
        </w:rPr>
        <w:t xml:space="preserve">cticos </w:t>
      </w:r>
      <w:r w:rsidR="00542EFA">
        <w:rPr>
          <w:rFonts w:ascii="Times New Roman" w:eastAsia="Calibri" w:hAnsi="Times New Roman" w:cs="Times New Roman"/>
          <w:sz w:val="24"/>
          <w:szCs w:val="20"/>
        </w:rPr>
        <w:t>o</w:t>
      </w:r>
      <w:r w:rsidR="00077108">
        <w:rPr>
          <w:rFonts w:ascii="Times New Roman" w:eastAsia="Calibri" w:hAnsi="Times New Roman" w:cs="Times New Roman"/>
          <w:sz w:val="24"/>
          <w:szCs w:val="20"/>
        </w:rPr>
        <w:t xml:space="preserve"> reflexivos.</w:t>
      </w:r>
    </w:p>
    <w:p w14:paraId="4BF0CDCD" w14:textId="4FBB0A26" w:rsidR="00077108" w:rsidRDefault="00077108" w:rsidP="006F4FB6">
      <w:pPr>
        <w:jc w:val="both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t xml:space="preserve">Primero en este capítulo se nos presenta </w:t>
      </w:r>
      <w:r w:rsidR="006F4FB6">
        <w:rPr>
          <w:rFonts w:ascii="Times New Roman" w:eastAsia="Calibri" w:hAnsi="Times New Roman" w:cs="Times New Roman"/>
          <w:sz w:val="24"/>
          <w:szCs w:val="20"/>
        </w:rPr>
        <w:t>qué</w:t>
      </w:r>
      <w:r>
        <w:rPr>
          <w:rFonts w:ascii="Times New Roman" w:eastAsia="Calibri" w:hAnsi="Times New Roman" w:cs="Times New Roman"/>
          <w:sz w:val="24"/>
          <w:szCs w:val="20"/>
        </w:rPr>
        <w:t xml:space="preserve"> características contiene la investigación socia</w:t>
      </w:r>
      <w:r w:rsidR="00B8231A">
        <w:rPr>
          <w:rFonts w:ascii="Times New Roman" w:eastAsia="Calibri" w:hAnsi="Times New Roman" w:cs="Times New Roman"/>
          <w:sz w:val="24"/>
          <w:szCs w:val="20"/>
        </w:rPr>
        <w:t>l y como esta se desenvuelve, pa</w:t>
      </w:r>
      <w:r>
        <w:rPr>
          <w:rFonts w:ascii="Times New Roman" w:eastAsia="Calibri" w:hAnsi="Times New Roman" w:cs="Times New Roman"/>
          <w:sz w:val="24"/>
          <w:szCs w:val="20"/>
        </w:rPr>
        <w:t>r</w:t>
      </w:r>
      <w:r w:rsidR="00B8231A">
        <w:rPr>
          <w:rFonts w:ascii="Times New Roman" w:eastAsia="Calibri" w:hAnsi="Times New Roman" w:cs="Times New Roman"/>
          <w:sz w:val="24"/>
          <w:szCs w:val="20"/>
        </w:rPr>
        <w:t>a</w:t>
      </w:r>
      <w:r>
        <w:rPr>
          <w:rFonts w:ascii="Times New Roman" w:eastAsia="Calibri" w:hAnsi="Times New Roman" w:cs="Times New Roman"/>
          <w:sz w:val="24"/>
          <w:szCs w:val="20"/>
        </w:rPr>
        <w:t xml:space="preserve"> ello se nos introduce los métodos de investigación como un desarrollo de saber pr</w:t>
      </w:r>
      <w:ins w:id="3" w:author="CLAUDIO DUARTE" w:date="2021-11-10T09:13:00Z">
        <w:r w:rsidR="001B7CC2">
          <w:rPr>
            <w:rFonts w:ascii="Times New Roman" w:eastAsia="Calibri" w:hAnsi="Times New Roman" w:cs="Times New Roman"/>
            <w:sz w:val="24"/>
            <w:szCs w:val="20"/>
          </w:rPr>
          <w:t>á</w:t>
        </w:r>
      </w:ins>
      <w:del w:id="4" w:author="CLAUDIO DUARTE" w:date="2021-11-10T09:13:00Z">
        <w:r w:rsidDel="001B7CC2">
          <w:rPr>
            <w:rFonts w:ascii="Times New Roman" w:eastAsia="Calibri" w:hAnsi="Times New Roman" w:cs="Times New Roman"/>
            <w:sz w:val="24"/>
            <w:szCs w:val="20"/>
          </w:rPr>
          <w:delText>a</w:delText>
        </w:r>
      </w:del>
      <w:r>
        <w:rPr>
          <w:rFonts w:ascii="Times New Roman" w:eastAsia="Calibri" w:hAnsi="Times New Roman" w:cs="Times New Roman"/>
          <w:sz w:val="24"/>
          <w:szCs w:val="20"/>
        </w:rPr>
        <w:t xml:space="preserve">ctico o </w:t>
      </w:r>
      <w:r w:rsidR="006F4FB6">
        <w:rPr>
          <w:rFonts w:ascii="Times New Roman" w:eastAsia="Calibri" w:hAnsi="Times New Roman" w:cs="Times New Roman"/>
          <w:sz w:val="24"/>
          <w:szCs w:val="20"/>
        </w:rPr>
        <w:t>teórico</w:t>
      </w:r>
      <w:r w:rsidR="00144F64">
        <w:rPr>
          <w:rFonts w:ascii="Times New Roman" w:eastAsia="Calibri" w:hAnsi="Times New Roman" w:cs="Times New Roman"/>
          <w:sz w:val="24"/>
          <w:szCs w:val="20"/>
        </w:rPr>
        <w:t>, comprendiendo los ajustes de las cuestiones y competencias que se tienen al momento de investigar, por ello las metodologías son instrumentos que usa el inve</w:t>
      </w:r>
      <w:r w:rsidR="00EF15A6">
        <w:rPr>
          <w:rFonts w:ascii="Times New Roman" w:eastAsia="Calibri" w:hAnsi="Times New Roman" w:cs="Times New Roman"/>
          <w:sz w:val="24"/>
          <w:szCs w:val="20"/>
        </w:rPr>
        <w:t>stigador</w:t>
      </w:r>
      <w:r w:rsidR="00144F64">
        <w:rPr>
          <w:rFonts w:ascii="Times New Roman" w:eastAsia="Calibri" w:hAnsi="Times New Roman" w:cs="Times New Roman"/>
          <w:sz w:val="24"/>
          <w:szCs w:val="20"/>
        </w:rPr>
        <w:t xml:space="preserve"> para el diseño de sus estrategi</w:t>
      </w:r>
      <w:r w:rsidR="006F4FB6">
        <w:rPr>
          <w:rFonts w:ascii="Times New Roman" w:eastAsia="Calibri" w:hAnsi="Times New Roman" w:cs="Times New Roman"/>
          <w:sz w:val="24"/>
          <w:szCs w:val="20"/>
        </w:rPr>
        <w:t>as y enfoques que quiere lograr.</w:t>
      </w:r>
    </w:p>
    <w:p w14:paraId="70140E88" w14:textId="400C1EDE" w:rsidR="00506417" w:rsidRDefault="00C95E8C" w:rsidP="006F4FB6">
      <w:pPr>
        <w:jc w:val="both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t xml:space="preserve">Para la construcción del diseño de una investigación </w:t>
      </w:r>
      <w:ins w:id="5" w:author="CLAUDIO DUARTE" w:date="2021-11-10T09:14:00Z">
        <w:r w:rsidR="001B7CC2">
          <w:rPr>
            <w:rFonts w:ascii="Times New Roman" w:eastAsia="Calibri" w:hAnsi="Times New Roman" w:cs="Times New Roman"/>
            <w:sz w:val="24"/>
            <w:szCs w:val="20"/>
          </w:rPr>
          <w:t>se pueden</w:t>
        </w:r>
      </w:ins>
      <w:del w:id="6" w:author="CLAUDIO DUARTE" w:date="2021-11-10T09:14:00Z">
        <w:r w:rsidDel="001B7CC2">
          <w:rPr>
            <w:rFonts w:ascii="Times New Roman" w:eastAsia="Calibri" w:hAnsi="Times New Roman" w:cs="Times New Roman"/>
            <w:sz w:val="24"/>
            <w:szCs w:val="20"/>
          </w:rPr>
          <w:delText>hay que</w:delText>
        </w:r>
      </w:del>
      <w:r>
        <w:rPr>
          <w:rFonts w:ascii="Times New Roman" w:eastAsia="Calibri" w:hAnsi="Times New Roman" w:cs="Times New Roman"/>
          <w:sz w:val="24"/>
          <w:szCs w:val="20"/>
        </w:rPr>
        <w:t xml:space="preserve"> seguir tres enfoques </w:t>
      </w:r>
      <w:r w:rsidR="006F4FB6">
        <w:rPr>
          <w:rFonts w:ascii="Times New Roman" w:eastAsia="Calibri" w:hAnsi="Times New Roman" w:cs="Times New Roman"/>
          <w:sz w:val="24"/>
          <w:szCs w:val="20"/>
        </w:rPr>
        <w:t>metodológicos</w:t>
      </w:r>
      <w:r>
        <w:rPr>
          <w:rFonts w:ascii="Times New Roman" w:eastAsia="Calibri" w:hAnsi="Times New Roman" w:cs="Times New Roman"/>
          <w:sz w:val="24"/>
          <w:szCs w:val="20"/>
        </w:rPr>
        <w:t xml:space="preserve">, estos </w:t>
      </w:r>
      <w:r w:rsidR="006F4FB6">
        <w:rPr>
          <w:rFonts w:ascii="Times New Roman" w:eastAsia="Calibri" w:hAnsi="Times New Roman" w:cs="Times New Roman"/>
          <w:sz w:val="24"/>
          <w:szCs w:val="20"/>
        </w:rPr>
        <w:t>serían</w:t>
      </w:r>
      <w:r>
        <w:rPr>
          <w:rFonts w:ascii="Times New Roman" w:eastAsia="Calibri" w:hAnsi="Times New Roman" w:cs="Times New Roman"/>
          <w:sz w:val="24"/>
          <w:szCs w:val="20"/>
        </w:rPr>
        <w:t xml:space="preserve"> </w:t>
      </w:r>
      <w:r w:rsidR="006F4FB6">
        <w:rPr>
          <w:rFonts w:ascii="Times New Roman" w:eastAsia="Calibri" w:hAnsi="Times New Roman" w:cs="Times New Roman"/>
          <w:sz w:val="24"/>
          <w:szCs w:val="20"/>
        </w:rPr>
        <w:t>el cuantitativo, cualitativo y el dialectico, estos se nos explican que son para la construcción de la muestra, el instrumento de observación y el análisis</w:t>
      </w:r>
      <w:r w:rsidR="00EF15A6">
        <w:rPr>
          <w:rFonts w:ascii="Times New Roman" w:eastAsia="Calibri" w:hAnsi="Times New Roman" w:cs="Times New Roman"/>
          <w:sz w:val="24"/>
          <w:szCs w:val="20"/>
        </w:rPr>
        <w:t>.</w:t>
      </w:r>
      <w:r w:rsidR="00506417">
        <w:rPr>
          <w:rFonts w:ascii="Times New Roman" w:eastAsia="Calibri" w:hAnsi="Times New Roman" w:cs="Times New Roman"/>
          <w:sz w:val="24"/>
          <w:szCs w:val="20"/>
        </w:rPr>
        <w:t xml:space="preserve"> Luego en el capítulo se nos presenta lo que es el saber cuantitativo por medio de la varia</w:t>
      </w:r>
      <w:r w:rsidR="00350590">
        <w:rPr>
          <w:rFonts w:ascii="Times New Roman" w:eastAsia="Calibri" w:hAnsi="Times New Roman" w:cs="Times New Roman"/>
          <w:sz w:val="24"/>
          <w:szCs w:val="20"/>
        </w:rPr>
        <w:t>bi</w:t>
      </w:r>
      <w:r w:rsidR="00506417">
        <w:rPr>
          <w:rFonts w:ascii="Times New Roman" w:eastAsia="Calibri" w:hAnsi="Times New Roman" w:cs="Times New Roman"/>
          <w:sz w:val="24"/>
          <w:szCs w:val="20"/>
        </w:rPr>
        <w:t>lizacion de la realidad</w:t>
      </w:r>
      <w:r w:rsidR="00350590">
        <w:rPr>
          <w:rFonts w:ascii="Times New Roman" w:eastAsia="Calibri" w:hAnsi="Times New Roman" w:cs="Times New Roman"/>
          <w:sz w:val="24"/>
          <w:szCs w:val="20"/>
        </w:rPr>
        <w:t xml:space="preserve">, </w:t>
      </w:r>
      <w:r w:rsidR="00EF15A6">
        <w:rPr>
          <w:rFonts w:ascii="Times New Roman" w:eastAsia="Calibri" w:hAnsi="Times New Roman" w:cs="Times New Roman"/>
          <w:sz w:val="24"/>
          <w:szCs w:val="20"/>
        </w:rPr>
        <w:t>acá</w:t>
      </w:r>
      <w:r w:rsidR="00350590">
        <w:rPr>
          <w:rFonts w:ascii="Times New Roman" w:eastAsia="Calibri" w:hAnsi="Times New Roman" w:cs="Times New Roman"/>
          <w:sz w:val="24"/>
          <w:szCs w:val="20"/>
        </w:rPr>
        <w:t xml:space="preserve"> se explica que variabilizar es la construcción de un sentido de la realidad a </w:t>
      </w:r>
      <w:r w:rsidR="00EF15A6">
        <w:rPr>
          <w:rFonts w:ascii="Times New Roman" w:eastAsia="Calibri" w:hAnsi="Times New Roman" w:cs="Times New Roman"/>
          <w:sz w:val="24"/>
          <w:szCs w:val="20"/>
        </w:rPr>
        <w:t>través</w:t>
      </w:r>
      <w:r w:rsidR="00350590">
        <w:rPr>
          <w:rFonts w:ascii="Times New Roman" w:eastAsia="Calibri" w:hAnsi="Times New Roman" w:cs="Times New Roman"/>
          <w:sz w:val="24"/>
          <w:szCs w:val="20"/>
        </w:rPr>
        <w:t xml:space="preserve"> de una tabla de valores específicos recopilados provee información de la sociedad como una selección o conjunto de alternativas.</w:t>
      </w:r>
    </w:p>
    <w:p w14:paraId="4C7E682C" w14:textId="77563D1A" w:rsidR="00542EFA" w:rsidRDefault="00160CAA" w:rsidP="006F4FB6">
      <w:pPr>
        <w:jc w:val="both"/>
        <w:rPr>
          <w:rFonts w:ascii="Times New Roman" w:eastAsia="Calibri" w:hAnsi="Times New Roman" w:cs="Times New Roman"/>
          <w:sz w:val="24"/>
          <w:szCs w:val="20"/>
        </w:rPr>
      </w:pPr>
      <w:ins w:id="7" w:author="CLAUDIO DUARTE" w:date="2021-11-10T09:14:00Z">
        <w:r>
          <w:rPr>
            <w:rFonts w:ascii="Times New Roman" w:eastAsia="Calibri" w:hAnsi="Times New Roman" w:cs="Times New Roman"/>
            <w:sz w:val="24"/>
            <w:szCs w:val="20"/>
          </w:rPr>
          <w:t>P</w:t>
        </w:r>
      </w:ins>
      <w:del w:id="8" w:author="CLAUDIO DUARTE" w:date="2021-11-10T09:14:00Z">
        <w:r w:rsidR="00EF15A6" w:rsidDel="00160CAA">
          <w:rPr>
            <w:rFonts w:ascii="Times New Roman" w:eastAsia="Calibri" w:hAnsi="Times New Roman" w:cs="Times New Roman"/>
            <w:sz w:val="24"/>
            <w:szCs w:val="20"/>
          </w:rPr>
          <w:delText>p</w:delText>
        </w:r>
      </w:del>
      <w:r w:rsidR="00EF15A6">
        <w:rPr>
          <w:rFonts w:ascii="Times New Roman" w:eastAsia="Calibri" w:hAnsi="Times New Roman" w:cs="Times New Roman"/>
          <w:sz w:val="24"/>
          <w:szCs w:val="20"/>
        </w:rPr>
        <w:t>osteriormente</w:t>
      </w:r>
      <w:r w:rsidR="00542EFA">
        <w:rPr>
          <w:rFonts w:ascii="Times New Roman" w:eastAsia="Calibri" w:hAnsi="Times New Roman" w:cs="Times New Roman"/>
          <w:sz w:val="24"/>
          <w:szCs w:val="20"/>
        </w:rPr>
        <w:t xml:space="preserve"> se nos presenta los instrumentos que contiene el método de investigación cuantitativo, luego se nos </w:t>
      </w:r>
      <w:commentRangeStart w:id="9"/>
      <w:r w:rsidR="00B8231A">
        <w:rPr>
          <w:rFonts w:ascii="Times New Roman" w:eastAsia="Calibri" w:hAnsi="Times New Roman" w:cs="Times New Roman"/>
          <w:sz w:val="24"/>
          <w:szCs w:val="20"/>
        </w:rPr>
        <w:t>exhibe</w:t>
      </w:r>
      <w:r w:rsidR="00542EFA">
        <w:rPr>
          <w:rFonts w:ascii="Times New Roman" w:eastAsia="Calibri" w:hAnsi="Times New Roman" w:cs="Times New Roman"/>
          <w:sz w:val="24"/>
          <w:szCs w:val="20"/>
        </w:rPr>
        <w:t xml:space="preserve"> el saber del método cualitativo para finalmente ver </w:t>
      </w:r>
      <w:r w:rsidR="00EF15A6">
        <w:rPr>
          <w:rFonts w:ascii="Times New Roman" w:eastAsia="Calibri" w:hAnsi="Times New Roman" w:cs="Times New Roman"/>
          <w:sz w:val="24"/>
          <w:szCs w:val="20"/>
        </w:rPr>
        <w:t xml:space="preserve">a fondo </w:t>
      </w:r>
      <w:r w:rsidR="00542EFA">
        <w:rPr>
          <w:rFonts w:ascii="Times New Roman" w:eastAsia="Calibri" w:hAnsi="Times New Roman" w:cs="Times New Roman"/>
          <w:sz w:val="24"/>
          <w:szCs w:val="20"/>
        </w:rPr>
        <w:t>el enfoque dialectico</w:t>
      </w:r>
      <w:r w:rsidR="00EF15A6">
        <w:rPr>
          <w:rFonts w:ascii="Times New Roman" w:eastAsia="Calibri" w:hAnsi="Times New Roman" w:cs="Times New Roman"/>
          <w:sz w:val="24"/>
          <w:szCs w:val="20"/>
        </w:rPr>
        <w:t xml:space="preserve"> y su propósito.</w:t>
      </w:r>
      <w:commentRangeEnd w:id="9"/>
      <w:r>
        <w:rPr>
          <w:rStyle w:val="Refdecomentario"/>
        </w:rPr>
        <w:commentReference w:id="9"/>
      </w:r>
    </w:p>
    <w:p w14:paraId="286F4810" w14:textId="77777777" w:rsidR="00EF15A6" w:rsidRDefault="00EF15A6" w:rsidP="00EF15A6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b/>
          <w:szCs w:val="20"/>
          <w:lang w:val="es-MX"/>
        </w:rPr>
      </w:pPr>
    </w:p>
    <w:p w14:paraId="502C4CC0" w14:textId="77777777" w:rsidR="00E75AC3" w:rsidRDefault="00E75AC3" w:rsidP="00EF15A6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b/>
          <w:color w:val="000009"/>
        </w:rPr>
      </w:pPr>
      <w:r w:rsidRPr="00E75AC3">
        <w:rPr>
          <w:rFonts w:ascii="Times New Roman" w:hAnsi="Times New Roman" w:cs="Times New Roman"/>
          <w:b/>
          <w:color w:val="000009"/>
        </w:rPr>
        <w:lastRenderedPageBreak/>
        <w:t>¿Cuáles</w:t>
      </w:r>
      <w:r w:rsidRPr="00E75AC3">
        <w:rPr>
          <w:rFonts w:ascii="Times New Roman" w:hAnsi="Times New Roman" w:cs="Times New Roman"/>
          <w:b/>
          <w:color w:val="000009"/>
          <w:spacing w:val="1"/>
        </w:rPr>
        <w:t xml:space="preserve"> son las diferencias principales entre los tres métodos propuestos por el autor</w:t>
      </w:r>
      <w:r w:rsidRPr="00E75AC3">
        <w:rPr>
          <w:rFonts w:ascii="Times New Roman" w:hAnsi="Times New Roman" w:cs="Times New Roman"/>
          <w:b/>
          <w:color w:val="000009"/>
        </w:rPr>
        <w:t>?</w:t>
      </w:r>
    </w:p>
    <w:p w14:paraId="4E8951C4" w14:textId="77777777" w:rsidR="00542EFA" w:rsidRDefault="00542EFA" w:rsidP="00E75AC3">
      <w:pPr>
        <w:pStyle w:val="Textoindependiente"/>
        <w:spacing w:before="1" w:line="271" w:lineRule="auto"/>
        <w:ind w:left="116" w:right="124"/>
        <w:jc w:val="both"/>
        <w:rPr>
          <w:rFonts w:ascii="Times New Roman" w:hAnsi="Times New Roman" w:cs="Times New Roman"/>
          <w:b/>
          <w:color w:val="000009"/>
        </w:rPr>
      </w:pPr>
      <w:r>
        <w:rPr>
          <w:rFonts w:ascii="Times New Roman" w:hAnsi="Times New Roman" w:cs="Times New Roman"/>
          <w:b/>
          <w:color w:val="000009"/>
        </w:rPr>
        <w:t>Método cuantitativo, cualitativo, dialectico</w:t>
      </w:r>
    </w:p>
    <w:p w14:paraId="0512BB40" w14:textId="77777777" w:rsidR="00EF15A6" w:rsidRDefault="00CC34EE" w:rsidP="00C057FA">
      <w:pPr>
        <w:jc w:val="both"/>
        <w:rPr>
          <w:rFonts w:ascii="Times New Roman" w:eastAsia="Calibri" w:hAnsi="Times New Roman" w:cs="Times New Roman"/>
          <w:b/>
          <w:sz w:val="24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 xml:space="preserve"> </w:t>
      </w:r>
    </w:p>
    <w:p w14:paraId="3AA64112" w14:textId="77777777" w:rsidR="00630CF6" w:rsidRDefault="00EF15A6" w:rsidP="00C057FA">
      <w:pPr>
        <w:jc w:val="both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t>Aunque estos métodos cumplen una función común que es la de proporcionar al dis</w:t>
      </w:r>
      <w:r w:rsidR="00630CF6">
        <w:rPr>
          <w:rFonts w:ascii="Times New Roman" w:eastAsia="Calibri" w:hAnsi="Times New Roman" w:cs="Times New Roman"/>
          <w:sz w:val="24"/>
          <w:szCs w:val="20"/>
        </w:rPr>
        <w:t>eño de una investigación herramientas para la obtención de resultados más fieles, estos se diferencian en la forma en que lo hacen, el</w:t>
      </w:r>
      <w:r w:rsidR="00542EFA">
        <w:rPr>
          <w:rFonts w:ascii="Times New Roman" w:eastAsia="Calibri" w:hAnsi="Times New Roman" w:cs="Times New Roman"/>
          <w:sz w:val="24"/>
          <w:szCs w:val="20"/>
        </w:rPr>
        <w:t xml:space="preserve"> método cuantitativo se caracterizaría por su trabajo con unidades simples y equivalentes</w:t>
      </w:r>
      <w:r w:rsidR="00630CF6">
        <w:rPr>
          <w:rFonts w:ascii="Times New Roman" w:eastAsia="Calibri" w:hAnsi="Times New Roman" w:cs="Times New Roman"/>
          <w:sz w:val="24"/>
          <w:szCs w:val="20"/>
        </w:rPr>
        <w:t xml:space="preserve">, además la técnica de este se condensa en la construcción de instrumentos que hagan observable el objeto que se estudia, esto lo hace por medio de un esquema de variables-valores, </w:t>
      </w:r>
      <w:r w:rsidR="00B8231A">
        <w:rPr>
          <w:rFonts w:ascii="Times New Roman" w:eastAsia="Calibri" w:hAnsi="Times New Roman" w:cs="Times New Roman"/>
          <w:sz w:val="24"/>
          <w:szCs w:val="20"/>
        </w:rPr>
        <w:t xml:space="preserve">que, </w:t>
      </w:r>
      <w:r w:rsidR="00630CF6">
        <w:rPr>
          <w:rFonts w:ascii="Times New Roman" w:eastAsia="Calibri" w:hAnsi="Times New Roman" w:cs="Times New Roman"/>
          <w:sz w:val="24"/>
          <w:szCs w:val="20"/>
        </w:rPr>
        <w:t>a la hora de la práctica este método aplica la toma de muestra, de escala (que contiene valores para la toma de variable como la numeral ordinal y escalar) y la encuesta, este método producirá resultados más objetivos y confiables.</w:t>
      </w:r>
    </w:p>
    <w:p w14:paraId="171B1992" w14:textId="77777777" w:rsidR="00542EFA" w:rsidRDefault="00630CF6" w:rsidP="0035391A">
      <w:pPr>
        <w:jc w:val="both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t>El</w:t>
      </w:r>
      <w:r w:rsidR="00542EFA">
        <w:rPr>
          <w:rFonts w:ascii="Times New Roman" w:eastAsia="Calibri" w:hAnsi="Times New Roman" w:cs="Times New Roman"/>
          <w:sz w:val="24"/>
          <w:szCs w:val="20"/>
        </w:rPr>
        <w:t xml:space="preserve"> cualitativo integra una dimensión subjetiva de lo investigado, este enfoque articula la abstracción y la concreción de la misma forma</w:t>
      </w:r>
      <w:r w:rsidR="00B8231A">
        <w:rPr>
          <w:rFonts w:ascii="Times New Roman" w:eastAsia="Calibri" w:hAnsi="Times New Roman" w:cs="Times New Roman"/>
          <w:sz w:val="24"/>
          <w:szCs w:val="20"/>
        </w:rPr>
        <w:t xml:space="preserve">, por su parte, </w:t>
      </w:r>
      <w:r w:rsidR="00542EFA">
        <w:rPr>
          <w:rFonts w:ascii="Times New Roman" w:eastAsia="Calibri" w:hAnsi="Times New Roman" w:cs="Times New Roman"/>
          <w:sz w:val="24"/>
          <w:szCs w:val="20"/>
        </w:rPr>
        <w:t>al contrario del método cuantitativo el método dialectico se caracteriza por basar su contexto en el análisis de las relaciones sociales</w:t>
      </w:r>
      <w:r>
        <w:rPr>
          <w:rFonts w:ascii="Times New Roman" w:eastAsia="Calibri" w:hAnsi="Times New Roman" w:cs="Times New Roman"/>
          <w:sz w:val="24"/>
          <w:szCs w:val="20"/>
        </w:rPr>
        <w:t xml:space="preserve">, en otras </w:t>
      </w:r>
      <w:r w:rsidR="0035391A">
        <w:rPr>
          <w:rFonts w:ascii="Times New Roman" w:eastAsia="Calibri" w:hAnsi="Times New Roman" w:cs="Times New Roman"/>
          <w:sz w:val="24"/>
          <w:szCs w:val="20"/>
        </w:rPr>
        <w:t>palabras,</w:t>
      </w:r>
      <w:r>
        <w:rPr>
          <w:rFonts w:ascii="Times New Roman" w:eastAsia="Calibri" w:hAnsi="Times New Roman" w:cs="Times New Roman"/>
          <w:sz w:val="24"/>
          <w:szCs w:val="20"/>
        </w:rPr>
        <w:t xml:space="preserve"> busca por un medio más subjetivo traducir fenómenos observados esto mediante el diálogo y la compresión de lo analizado</w:t>
      </w:r>
      <w:r w:rsidR="0035391A">
        <w:rPr>
          <w:rFonts w:ascii="Times New Roman" w:eastAsia="Calibri" w:hAnsi="Times New Roman" w:cs="Times New Roman"/>
          <w:sz w:val="24"/>
          <w:szCs w:val="20"/>
        </w:rPr>
        <w:t>, esto se logra mediante, cuestionarios, la autobiografía, testimonios, grupos de discusión y toma de muestra</w:t>
      </w:r>
      <w:r w:rsidR="00542EFA">
        <w:rPr>
          <w:rFonts w:ascii="Times New Roman" w:eastAsia="Calibri" w:hAnsi="Times New Roman" w:cs="Times New Roman"/>
          <w:sz w:val="24"/>
          <w:szCs w:val="20"/>
        </w:rPr>
        <w:t>.</w:t>
      </w:r>
    </w:p>
    <w:p w14:paraId="05B0BB34" w14:textId="366ADF64" w:rsidR="00CC34EE" w:rsidRPr="00CC34EE" w:rsidRDefault="00B8231A" w:rsidP="0035391A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4"/>
          <w:szCs w:val="20"/>
        </w:rPr>
        <w:t>A su vez</w:t>
      </w:r>
      <w:r w:rsidR="0035391A">
        <w:rPr>
          <w:rFonts w:ascii="Times New Roman" w:eastAsia="Calibri" w:hAnsi="Times New Roman" w:cs="Times New Roman"/>
          <w:sz w:val="24"/>
          <w:szCs w:val="20"/>
        </w:rPr>
        <w:t xml:space="preserve"> el método dial</w:t>
      </w:r>
      <w:ins w:id="10" w:author="CLAUDIO DUARTE" w:date="2021-11-10T09:15:00Z">
        <w:r w:rsidR="00160CAA">
          <w:rPr>
            <w:rFonts w:ascii="Times New Roman" w:eastAsia="Calibri" w:hAnsi="Times New Roman" w:cs="Times New Roman"/>
            <w:sz w:val="24"/>
            <w:szCs w:val="20"/>
          </w:rPr>
          <w:t>é</w:t>
        </w:r>
      </w:ins>
      <w:del w:id="11" w:author="CLAUDIO DUARTE" w:date="2021-11-10T09:15:00Z">
        <w:r w:rsidR="0035391A" w:rsidDel="00160CAA">
          <w:rPr>
            <w:rFonts w:ascii="Times New Roman" w:eastAsia="Calibri" w:hAnsi="Times New Roman" w:cs="Times New Roman"/>
            <w:sz w:val="24"/>
            <w:szCs w:val="20"/>
          </w:rPr>
          <w:delText>e</w:delText>
        </w:r>
      </w:del>
      <w:r w:rsidR="0035391A">
        <w:rPr>
          <w:rFonts w:ascii="Times New Roman" w:eastAsia="Calibri" w:hAnsi="Times New Roman" w:cs="Times New Roman"/>
          <w:sz w:val="24"/>
          <w:szCs w:val="20"/>
        </w:rPr>
        <w:t>ctico se caracteriza por constituir un observador en praxis o acción que analiza y sistemiza sus prácticas para generar nuevas prácticas, en otras palabras, seria llevar más allá el método cualitativo de forma que se analiza e intervenga más el investigador, este sigue instrumentos y principios de reflexividad y dialéctica</w:t>
      </w:r>
    </w:p>
    <w:sectPr w:rsidR="00CC34EE" w:rsidRPr="00CC34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9:12:00Z" w:initials="CD">
    <w:p w14:paraId="7C83FA96" w14:textId="7F5B4223" w:rsidR="00651350" w:rsidRDefault="00651350">
      <w:pPr>
        <w:pStyle w:val="Textocomentario"/>
      </w:pPr>
      <w:r>
        <w:rPr>
          <w:rStyle w:val="Refdecomentario"/>
        </w:rPr>
        <w:annotationRef/>
      </w:r>
      <w:r w:rsidR="00F0369A">
        <w:t>B</w:t>
      </w:r>
      <w:r>
        <w:t xml:space="preserve">uen trabajo. </w:t>
      </w:r>
      <w:r w:rsidR="00F0369A">
        <w:t xml:space="preserve">Ver escritura y falta de explicación de dos métodos. </w:t>
      </w:r>
      <w:r>
        <w:t xml:space="preserve">Nota: </w:t>
      </w:r>
      <w:r w:rsidR="00F0369A">
        <w:t>6.5</w:t>
      </w:r>
    </w:p>
  </w:comment>
  <w:comment w:id="9" w:author="CLAUDIO DUARTE" w:date="2021-11-10T09:14:00Z" w:initials="CD">
    <w:p w14:paraId="42731012" w14:textId="0E4DA242" w:rsidR="00160CAA" w:rsidRDefault="00160CAA">
      <w:pPr>
        <w:pStyle w:val="Textocomentario"/>
      </w:pPr>
      <w:r>
        <w:rPr>
          <w:rStyle w:val="Refdecomentario"/>
        </w:rPr>
        <w:annotationRef/>
      </w:r>
      <w:r>
        <w:t>¿en qué consisten estos dos?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83FA96" w15:done="0"/>
  <w15:commentEx w15:paraId="4273101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0B8B" w16cex:dateUtc="2021-11-10T12:12:00Z"/>
  <w16cex:commentExtensible w16cex:durableId="25360BF9" w16cex:dateUtc="2021-11-10T1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83FA96" w16cid:durableId="25360B8B"/>
  <w16cid:commentId w16cid:paraId="42731012" w16cid:durableId="25360B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577"/>
    <w:rsid w:val="00077108"/>
    <w:rsid w:val="00144F64"/>
    <w:rsid w:val="00160CAA"/>
    <w:rsid w:val="001B7CC2"/>
    <w:rsid w:val="00350590"/>
    <w:rsid w:val="0035391A"/>
    <w:rsid w:val="00506417"/>
    <w:rsid w:val="00542EFA"/>
    <w:rsid w:val="00630CF6"/>
    <w:rsid w:val="00651350"/>
    <w:rsid w:val="006F4FB6"/>
    <w:rsid w:val="00721A20"/>
    <w:rsid w:val="007A74EE"/>
    <w:rsid w:val="007F5ED9"/>
    <w:rsid w:val="00B8231A"/>
    <w:rsid w:val="00C057FA"/>
    <w:rsid w:val="00C95E8C"/>
    <w:rsid w:val="00CC34EE"/>
    <w:rsid w:val="00DD1577"/>
    <w:rsid w:val="00E75AC3"/>
    <w:rsid w:val="00EF15A6"/>
    <w:rsid w:val="00F0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5B7B5"/>
  <w15:chartTrackingRefBased/>
  <w15:docId w15:val="{500B7216-5363-4908-9F5B-E69A39078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E75A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75AC3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513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13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135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13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13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valderrama</dc:creator>
  <cp:keywords/>
  <dc:description/>
  <cp:lastModifiedBy>CLAUDIO DUARTE</cp:lastModifiedBy>
  <cp:revision>5</cp:revision>
  <dcterms:created xsi:type="dcterms:W3CDTF">2021-11-10T12:13:00Z</dcterms:created>
  <dcterms:modified xsi:type="dcterms:W3CDTF">2021-11-10T12:15:00Z</dcterms:modified>
</cp:coreProperties>
</file>